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92BEE">
      <w:pPr>
        <w:pStyle w:val="27"/>
        <w:keepNext w:val="0"/>
        <w:keepLines w:val="0"/>
        <w:pageBreakBefore w:val="0"/>
        <w:widowControl w:val="0"/>
        <w:spacing w:line="560" w:lineRule="exact"/>
        <w:ind w:firstLine="0" w:firstLineChars="0"/>
        <w:jc w:val="center"/>
        <w:rPr>
          <w:rFonts w:hint="eastAsia" w:ascii="仿宋_GB2312" w:hAnsi="Calibri" w:eastAsia="仿宋_GB2312" w:cs="仿宋_GB2312"/>
          <w:color w:val="000000"/>
          <w:sz w:val="32"/>
          <w:szCs w:val="32"/>
          <w:u w:val="none"/>
          <w:lang w:eastAsia="zh-CN"/>
        </w:rPr>
      </w:pPr>
      <w:bookmarkStart w:id="0" w:name="Content"/>
    </w:p>
    <w:p w14:paraId="5CE497E0">
      <w:pPr>
        <w:pStyle w:val="27"/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napToGrid w:val="0"/>
        <w:spacing w:before="0" w:beforeAutospacing="0" w:after="0" w:afterAutospacing="0" w:line="560" w:lineRule="exact"/>
        <w:ind w:left="0" w:right="0" w:firstLine="0" w:firstLineChars="0"/>
        <w:contextualSpacing w:val="0"/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  <w:t>附件</w:t>
      </w:r>
    </w:p>
    <w:p w14:paraId="5F3AB4DA">
      <w:pPr>
        <w:pStyle w:val="19"/>
        <w:snapToGrid w:val="0"/>
        <w:spacing w:before="0" w:after="0" w:line="240" w:lineRule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供应商基本情况表</w:t>
      </w:r>
    </w:p>
    <w:p w14:paraId="25C19767"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填表单位：（加盖单位公章）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填表日期：    年   月   日</w:t>
      </w:r>
    </w:p>
    <w:tbl>
      <w:tblPr>
        <w:tblStyle w:val="42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 w14:paraId="5B4C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 w14:paraId="204A3EFF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00D56AB9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991" w:type="dxa"/>
            <w:gridSpan w:val="2"/>
            <w:noWrap w:val="0"/>
            <w:vAlign w:val="center"/>
          </w:tcPr>
          <w:p w14:paraId="58760EBA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 w14:paraId="0AA9344E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73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 w14:paraId="7742B8ED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149EE739">
            <w:pPr>
              <w:jc w:val="center"/>
              <w:rPr>
                <w:rFonts w:hint="default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ins w:id="0" w:author="林业科" w:date="2025-03-28T17:40:48Z">
              <w:r>
                <w:rPr>
                  <w:rFonts w:hint="eastAsia" w:ascii="方正仿宋_GBK" w:hAnsi="方正仿宋_GBK" w:eastAsia="方正仿宋_GBK" w:cs="方正仿宋_GBK"/>
                  <w:sz w:val="24"/>
                  <w:szCs w:val="24"/>
                  <w:vertAlign w:val="baseline"/>
                  <w:lang w:val="en-US" w:eastAsia="zh-CN"/>
                </w:rPr>
                <w:t xml:space="preserve"> </w:t>
              </w:r>
            </w:ins>
          </w:p>
        </w:tc>
        <w:tc>
          <w:tcPr>
            <w:tcW w:w="1991" w:type="dxa"/>
            <w:gridSpan w:val="2"/>
            <w:noWrap w:val="0"/>
            <w:vAlign w:val="center"/>
          </w:tcPr>
          <w:p w14:paraId="6689A33E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 w14:paraId="26647894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0A4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 w14:paraId="69FDAB7C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 w14:paraId="64016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69262CAC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6073879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 w14:paraId="4FEE4226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B81F3D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 w14:paraId="58FB17E2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 w14:paraId="3F627A92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 w14:paraId="1E815DBF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 w14:paraId="08D76A57"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 w14:paraId="73966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8478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1F59D">
            <w:pPr>
              <w:spacing w:line="46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1180A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00359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126BE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DAFB4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B8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071D7"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24B0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2471A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F5824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156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A153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A9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 w14:paraId="0CE9B660"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1A03A5BD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 w14:paraId="2DCBDD1F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3114FE7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 w14:paraId="26688AEB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 w14:paraId="0F3489FB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962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 w14:paraId="7A275CEC"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 w14:paraId="3483A285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 w14:paraId="2F5833B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278ACA0C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7C234EF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2989B0F5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82F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 w14:paraId="781D5BEF"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 w14:paraId="2678857C">
            <w:pPr>
              <w:pStyle w:val="2"/>
              <w:snapToGrid w:val="0"/>
              <w:ind w:left="0" w:lef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投标文件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编制人员</w:t>
            </w:r>
          </w:p>
        </w:tc>
        <w:tc>
          <w:tcPr>
            <w:tcW w:w="947" w:type="dxa"/>
            <w:noWrap w:val="0"/>
            <w:vAlign w:val="center"/>
          </w:tcPr>
          <w:p w14:paraId="497E1016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7D7376C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06872BE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5133A1D2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F44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 w14:paraId="3909D645"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 w14:paraId="32FB5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941" w:type="dxa"/>
            <w:gridSpan w:val="8"/>
            <w:noWrap w:val="0"/>
            <w:vAlign w:val="center"/>
          </w:tcPr>
          <w:p w14:paraId="6DA504E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 w14:paraId="25AE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3028E7ED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0C5780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3A0DE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DD4702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8ECA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61E2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E0F1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916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DB562"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18"/>
                <w:szCs w:val="18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3361A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35F3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AF77E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E9F2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F91B0"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 w14:paraId="2427D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58790"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  <w:bookmarkEnd w:id="0"/>
    </w:tbl>
    <w:p w14:paraId="4C8CBC8D">
      <w:pPr>
        <w:pStyle w:val="27"/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napToGrid w:val="0"/>
        <w:spacing w:before="0" w:beforeAutospacing="0" w:after="0" w:afterAutospacing="0" w:line="560" w:lineRule="exact"/>
        <w:ind w:left="0" w:right="0" w:firstLine="0" w:firstLineChars="0"/>
        <w:contextualSpacing w:val="0"/>
        <w:jc w:val="both"/>
        <w:rPr>
          <w:rFonts w:hint="eastAsia" w:ascii="仿宋_GB2312" w:hAnsi="Calibri" w:eastAsia="仿宋_GB2312" w:cs="仿宋_GB2312"/>
          <w:color w:val="000000"/>
          <w:sz w:val="32"/>
          <w:szCs w:val="32"/>
          <w:u w:val="none"/>
          <w:lang w:val="en"/>
        </w:rPr>
      </w:pPr>
    </w:p>
    <w:sectPr>
      <w:headerReference r:id="rId5" w:type="first"/>
      <w:footerReference r:id="rId8" w:type="first"/>
      <w:footerReference r:id="rId6" w:type="default"/>
      <w:footerReference r:id="rId7" w:type="even"/>
      <w:pgSz w:w="11907" w:h="16840"/>
      <w:pgMar w:top="1984" w:right="1531" w:bottom="1417" w:left="1531" w:header="720" w:footer="720" w:gutter="0"/>
      <w:pgNumType w:fmt="decimal" w:start="1"/>
      <w:cols w:space="0" w:num="1"/>
      <w:titlePg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F53B35-353D-4985-B7BD-1600CB78E0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D7CA621-306B-459C-9A2C-F10E7D835D4A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F9D95C2-876E-4594-9AE2-C5A43D07E604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1BB9BFD-2B83-4575-B61B-8EFD3B2D71BA}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00000" w:csb1="00000000"/>
  </w:font>
  <w:font w:name="????">
    <w:altName w:val="RomanS"/>
    <w:panose1 w:val="02020309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00"/>
    <w:family w:val="auto"/>
    <w:pitch w:val="default"/>
    <w:sig w:usb0="00000000" w:usb1="00000000" w:usb2="00000000" w:usb3="00000000" w:csb0="00000000" w:csb1="00000000"/>
    <w:embedRegular r:id="rId5" w:fontKey="{6EED45EF-BC3E-401F-8039-4E8524BE57F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D0E46">
    <w:pPr>
      <w:pStyle w:val="27"/>
      <w:jc w:val="right"/>
    </w:pPr>
    <w:r>
      <w:rPr>
        <w:rFonts w:ascii="宋体" w:hAnsi="宋体" w:eastAsia="宋体" w:cs="宋体"/>
        <w:sz w:val="28"/>
      </w:rPr>
      <w:t xml:space="preserve">— </w:t>
    </w:r>
    <w:r>
      <w:rPr>
        <w:rFonts w:ascii="宋体" w:hAnsi="宋体" w:eastAsia="宋体" w:cs="宋体"/>
        <w:sz w:val="28"/>
      </w:rPr>
      <w:fldChar w:fldCharType="begin"/>
    </w:r>
    <w:r>
      <w:rPr>
        <w:rFonts w:ascii="宋体" w:hAnsi="宋体" w:eastAsia="宋体" w:cs="宋体"/>
        <w:sz w:val="28"/>
      </w:rPr>
      <w:instrText xml:space="preserve">PAGE \* MERGEFORMAT</w:instrText>
    </w:r>
    <w:r>
      <w:rPr>
        <w:rFonts w:ascii="宋体" w:hAnsi="宋体" w:eastAsia="宋体" w:cs="宋体"/>
        <w:sz w:val="28"/>
      </w:rPr>
      <w:fldChar w:fldCharType="separate"/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—</w:t>
    </w:r>
  </w:p>
  <w:p w14:paraId="38CFC02D">
    <w:pPr>
      <w:pStyle w:val="2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A5C69">
    <w:pPr>
      <w:pStyle w:val="2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217805</wp:posOffset>
              </wp:positionH>
              <wp:positionV relativeFrom="paragraph">
                <wp:posOffset>-436880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  <a:round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2DE49">
                          <w:pPr>
                            <w:pStyle w:val="27"/>
                            <w:keepNext w:val="0"/>
                            <w:keepLines w:val="0"/>
                            <w:pageBreakBefore w:val="0"/>
                            <w:widowControl w:val="0"/>
                            <w:pBdr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between w:val="none" w:color="000000" w:sz="0" w:space="0"/>
                            </w:pBdr>
                            <w:snapToGrid w:val="0"/>
                            <w:spacing w:before="0" w:beforeAutospacing="0" w:after="0" w:afterAutospacing="0" w:line="240" w:lineRule="auto"/>
                            <w:ind w:left="0" w:right="0" w:firstLine="0"/>
                            <w:contextualSpacing w:val="0"/>
                            <w:jc w:val="left"/>
                          </w:pP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instrText xml:space="preserve">PAGE \* MERGEFORMAT</w:instrTex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left:17.15pt;margin-top:-34.4pt;height:144pt;width:144pt;mso-position-horizontal-relative:margin;mso-wrap-style:none;z-index:251659264;mso-width-relative:page;mso-height-relative:page;" filled="f" stroked="f" coordsize="21600,21600" o:gfxdata="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KhjodwAAAAKAQAADwAAAAAAAAABACAAAAAiAAAAZHJzL2Rv&#10;d25yZXYueG1sUEsBAhQAFAAAAAgAh07iQBaA0Gs2AgAAYwQAAA4AAAAAAAAAAQAgAAAAKwEAAGRy&#10;cy9lMm9Eb2MueG1sUEsFBgAAAAAGAAYAWQEAANM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7E92DE49">
                    <w:pPr>
                      <w:pStyle w:val="27"/>
                      <w:keepNext w:val="0"/>
                      <w:keepLines w:val="0"/>
                      <w:pageBreakBefore w:val="0"/>
                      <w:widowControl w:val="0"/>
                      <w:pBdr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between w:val="none" w:color="000000" w:sz="0" w:space="0"/>
                      </w:pBdr>
                      <w:snapToGrid w:val="0"/>
                      <w:spacing w:before="0" w:beforeAutospacing="0" w:after="0" w:afterAutospacing="0" w:line="240" w:lineRule="auto"/>
                      <w:ind w:left="0" w:right="0" w:firstLine="0"/>
                      <w:contextualSpacing w:val="0"/>
                      <w:jc w:val="left"/>
                    </w:pPr>
                    <w:r>
                      <w:rPr>
                        <w:rFonts w:ascii="宋体" w:hAnsi="宋体" w:eastAsia="宋体" w:cs="宋体"/>
                        <w:sz w:val="28"/>
                      </w:rPr>
                      <w:t xml:space="preserve">— </w:t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instrText xml:space="preserve">PAGE \* MERGEFORMAT</w:instrText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9D0CD">
    <w:pPr>
      <w:pStyle w:val="27"/>
      <w:keepNext w:val="0"/>
      <w:keepLines w:val="0"/>
      <w:pageBreakBefore w:val="0"/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napToGrid w:val="0"/>
      <w:spacing w:before="0" w:beforeAutospacing="0" w:after="0" w:afterAutospacing="0" w:line="240" w:lineRule="auto"/>
      <w:ind w:left="0" w:right="0" w:firstLine="0"/>
      <w:contextualSpacing w:val="0"/>
      <w:jc w:val="center"/>
      <w:rPr>
        <w:rFonts w:ascii="宋体" w:hAnsi="宋体" w:eastAsia="宋体" w:cs="宋体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F3DB98"/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林业科">
    <w15:presenceInfo w15:providerId="WPS Office" w15:userId="2959178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trackRevisions w:val="1"/>
  <w:documentProtection w:enforcement="0"/>
  <w:defaultTabStop w:val="420"/>
  <w:evenAndOddHeaders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44C55"/>
    <w:rsid w:val="79F5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qFormat="1" w:unhideWhenUsed="0" w:uiPriority="0" w:semiHidden="0" w:name="index 9"/>
    <w:lsdException w:qFormat="1" w:uiPriority="39" w:semiHidden="0" w:name="toc 1"/>
    <w:lsdException w:qFormat="1" w:unhideWhenUsed="0" w:uiPriority="0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qFormat="1" w:unhideWhenUsed="0" w:uiPriority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0" w:right="0" w:firstLine="0"/>
      <w:jc w:val="both"/>
    </w:pPr>
    <w:rPr>
      <w:rFonts w:hint="default" w:ascii="Times New Roman" w:hAnsi="Times New Roman" w:eastAsia="仿宋_GB2312" w:cs="Times New Roman"/>
      <w:color w:val="auto"/>
      <w:spacing w:val="0"/>
      <w:kern w:val="2"/>
      <w:position w:val="0"/>
      <w:sz w:val="32"/>
      <w:szCs w:val="3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qFormat/>
    <w:uiPriority w:val="9"/>
    <w:pPr>
      <w:jc w:val="left"/>
      <w:outlineLvl w:val="1"/>
    </w:pPr>
    <w:rPr>
      <w:b/>
      <w:sz w:val="36"/>
      <w:szCs w:val="36"/>
    </w:rPr>
  </w:style>
  <w:style w:type="paragraph" w:styleId="6">
    <w:name w:val="heading 3"/>
    <w:basedOn w:val="1"/>
    <w:next w:val="1"/>
    <w:link w:val="51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">
    <w:name w:val="heading 4"/>
    <w:basedOn w:val="1"/>
    <w:next w:val="1"/>
    <w:link w:val="52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">
    <w:name w:val="heading 5"/>
    <w:basedOn w:val="1"/>
    <w:next w:val="1"/>
    <w:link w:val="53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">
    <w:name w:val="heading 6"/>
    <w:basedOn w:val="1"/>
    <w:next w:val="1"/>
    <w:link w:val="54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">
    <w:name w:val="heading 7"/>
    <w:basedOn w:val="1"/>
    <w:next w:val="1"/>
    <w:link w:val="55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">
    <w:name w:val="heading 8"/>
    <w:basedOn w:val="1"/>
    <w:next w:val="1"/>
    <w:link w:val="56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">
    <w:name w:val="heading 9"/>
    <w:basedOn w:val="1"/>
    <w:next w:val="1"/>
    <w:link w:val="57"/>
    <w:unhideWhenUsed/>
    <w:qFormat/>
    <w:uiPriority w:val="9"/>
    <w:pPr>
      <w:keepNext/>
      <w:keepLines/>
      <w:overflowPunct w:val="0"/>
      <w:autoSpaceDE w:val="0"/>
      <w:autoSpaceDN w:val="0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43">
    <w:name w:val="Default Paragraph Font"/>
    <w:semiHidden/>
    <w:unhideWhenUsed/>
    <w:uiPriority w:val="1"/>
  </w:style>
  <w:style w:type="table" w:default="1" w:styleId="4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szCs w:val="24"/>
    </w:rPr>
  </w:style>
  <w:style w:type="paragraph" w:customStyle="1" w:styleId="4">
    <w:name w:val="星耀正文"/>
    <w:basedOn w:val="1"/>
    <w:qFormat/>
    <w:uiPriority w:val="3"/>
    <w:pPr>
      <w:spacing w:line="560" w:lineRule="exact"/>
      <w:ind w:firstLine="200" w:firstLineChars="200"/>
    </w:pPr>
    <w:rPr>
      <w:kern w:val="0"/>
      <w:szCs w:val="28"/>
      <w:lang w:val="zh-CN"/>
    </w:rPr>
  </w:style>
  <w:style w:type="paragraph" w:styleId="13">
    <w:name w:val="toc 7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1701" w:right="0" w:firstLine="0"/>
    </w:pPr>
  </w:style>
  <w:style w:type="paragraph" w:styleId="14">
    <w:name w:val="table of authorities"/>
    <w:basedOn w:val="1"/>
    <w:next w:val="1"/>
    <w:semiHidden/>
    <w:qFormat/>
    <w:uiPriority w:val="0"/>
    <w:pPr>
      <w:ind w:left="420" w:leftChars="200"/>
    </w:pPr>
  </w:style>
  <w:style w:type="paragraph" w:styleId="15">
    <w:name w:val="index 8"/>
    <w:basedOn w:val="1"/>
    <w:next w:val="1"/>
    <w:qFormat/>
    <w:uiPriority w:val="0"/>
    <w:pPr>
      <w:ind w:left="2940"/>
    </w:pPr>
    <w:rPr>
      <w:rFonts w:ascii="Calibri" w:hAnsi="Calibri" w:eastAsia="宋体"/>
      <w:sz w:val="21"/>
      <w:szCs w:val="22"/>
    </w:rPr>
  </w:style>
  <w:style w:type="paragraph" w:styleId="16">
    <w:name w:val="caption"/>
    <w:basedOn w:val="1"/>
    <w:next w:val="1"/>
    <w:semiHidden/>
    <w:unhideWhenUsed/>
    <w:qFormat/>
    <w:uiPriority w:val="35"/>
    <w:pPr>
      <w:overflowPunct w:val="0"/>
      <w:autoSpaceDE w:val="0"/>
      <w:autoSpaceDN w:val="0"/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7">
    <w:name w:val="Document Map"/>
    <w:basedOn w:val="1"/>
    <w:semiHidden/>
    <w:qFormat/>
    <w:uiPriority w:val="0"/>
    <w:pPr>
      <w:shd w:val="clear" w:color="auto" w:fill="000080"/>
    </w:pPr>
  </w:style>
  <w:style w:type="paragraph" w:styleId="18">
    <w:name w:val="Body Text"/>
    <w:basedOn w:val="1"/>
    <w:next w:val="19"/>
    <w:link w:val="210"/>
    <w:semiHidden/>
    <w:unhideWhenUsed/>
    <w:qFormat/>
    <w:uiPriority w:val="0"/>
    <w:pPr>
      <w:spacing w:after="120"/>
    </w:pPr>
    <w:rPr>
      <w:rFonts w:eastAsia="宋体"/>
      <w:sz w:val="21"/>
      <w:szCs w:val="22"/>
    </w:rPr>
  </w:style>
  <w:style w:type="paragraph" w:styleId="19">
    <w:name w:val="Title"/>
    <w:basedOn w:val="1"/>
    <w:next w:val="1"/>
    <w:qFormat/>
    <w:uiPriority w:val="99"/>
    <w:pPr>
      <w:snapToGrid w:val="0"/>
      <w:spacing w:line="560" w:lineRule="exact"/>
      <w:jc w:val="center"/>
      <w:outlineLvl w:val="0"/>
    </w:pPr>
    <w:rPr>
      <w:rFonts w:ascii="Cambria" w:hAnsi="Cambria" w:eastAsia="方正小标宋简体"/>
      <w:bCs/>
      <w:sz w:val="44"/>
    </w:rPr>
  </w:style>
  <w:style w:type="paragraph" w:styleId="20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21">
    <w:name w:val="toc 5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1134" w:right="0" w:firstLine="0"/>
    </w:pPr>
  </w:style>
  <w:style w:type="paragraph" w:styleId="22">
    <w:name w:val="toc 3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567" w:right="0" w:firstLine="0"/>
    </w:pPr>
  </w:style>
  <w:style w:type="paragraph" w:styleId="23">
    <w:name w:val="Plain Text"/>
    <w:basedOn w:val="1"/>
    <w:next w:val="15"/>
    <w:qFormat/>
    <w:uiPriority w:val="0"/>
    <w:rPr>
      <w:rFonts w:ascii="宋体" w:hAnsi="Courier New" w:eastAsia="宋体"/>
      <w:szCs w:val="20"/>
    </w:rPr>
  </w:style>
  <w:style w:type="paragraph" w:styleId="24">
    <w:name w:val="toc 8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1984" w:right="0" w:firstLine="0"/>
    </w:pPr>
  </w:style>
  <w:style w:type="paragraph" w:styleId="25">
    <w:name w:val="Date"/>
    <w:basedOn w:val="1"/>
    <w:next w:val="1"/>
    <w:qFormat/>
    <w:uiPriority w:val="0"/>
    <w:pPr>
      <w:ind w:left="100" w:leftChars="2500"/>
    </w:pPr>
  </w:style>
  <w:style w:type="paragraph" w:styleId="26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</w:rPr>
  </w:style>
  <w:style w:type="paragraph" w:styleId="27">
    <w:name w:val="footer"/>
    <w:basedOn w:val="1"/>
    <w:link w:val="20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kern w:val="0"/>
      <w:sz w:val="22"/>
    </w:rPr>
  </w:style>
  <w:style w:type="paragraph" w:styleId="30">
    <w:name w:val="toc 4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850" w:right="0" w:firstLine="0"/>
    </w:pPr>
  </w:style>
  <w:style w:type="paragraph" w:styleId="31">
    <w:name w:val="Subtitle"/>
    <w:basedOn w:val="1"/>
    <w:next w:val="1"/>
    <w:link w:val="59"/>
    <w:qFormat/>
    <w:uiPriority w:val="11"/>
    <w:pPr>
      <w:overflowPunct w:val="0"/>
      <w:autoSpaceDE w:val="0"/>
      <w:autoSpaceDN w:val="0"/>
      <w:spacing w:before="200" w:after="200"/>
    </w:pPr>
    <w:rPr>
      <w:sz w:val="24"/>
      <w:szCs w:val="24"/>
    </w:rPr>
  </w:style>
  <w:style w:type="paragraph" w:styleId="32">
    <w:name w:val="footnote text"/>
    <w:basedOn w:val="1"/>
    <w:qFormat/>
    <w:uiPriority w:val="0"/>
    <w:pPr>
      <w:snapToGrid w:val="0"/>
      <w:jc w:val="left"/>
    </w:pPr>
    <w:rPr>
      <w:rFonts w:eastAsia="宋体"/>
      <w:sz w:val="18"/>
    </w:rPr>
  </w:style>
  <w:style w:type="paragraph" w:styleId="33">
    <w:name w:val="toc 6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1417" w:right="0" w:firstLine="0"/>
    </w:pPr>
  </w:style>
  <w:style w:type="paragraph" w:styleId="34">
    <w:name w:val="index 9"/>
    <w:basedOn w:val="1"/>
    <w:next w:val="1"/>
    <w:qFormat/>
    <w:uiPriority w:val="0"/>
    <w:pPr>
      <w:jc w:val="left"/>
    </w:pPr>
    <w:rPr>
      <w:rFonts w:ascii="仿宋_GB2312" w:cs="仿宋_GB2312"/>
    </w:rPr>
  </w:style>
  <w:style w:type="paragraph" w:styleId="35">
    <w:name w:val="toc 2"/>
    <w:next w:val="1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200" w:leftChars="200" w:right="0" w:firstLine="0"/>
      <w:jc w:val="both"/>
    </w:pPr>
    <w:rPr>
      <w:rFonts w:hint="default" w:ascii="Calibri" w:hAnsi="Calibri" w:eastAsia="宋体" w:cs="宋体"/>
      <w:color w:val="auto"/>
      <w:spacing w:val="0"/>
      <w:kern w:val="2"/>
      <w:position w:val="0"/>
      <w:sz w:val="21"/>
      <w:szCs w:val="22"/>
      <w:lang w:val="en-US" w:eastAsia="zh-CN" w:bidi="ar-SA"/>
    </w:rPr>
  </w:style>
  <w:style w:type="paragraph" w:styleId="36">
    <w:name w:val="toc 9"/>
    <w:basedOn w:val="1"/>
    <w:next w:val="1"/>
    <w:unhideWhenUsed/>
    <w:qFormat/>
    <w:uiPriority w:val="39"/>
    <w:pPr>
      <w:overflowPunct w:val="0"/>
      <w:autoSpaceDE w:val="0"/>
      <w:autoSpaceDN w:val="0"/>
      <w:spacing w:after="57"/>
      <w:ind w:left="2268" w:right="0" w:firstLine="0"/>
    </w:pPr>
  </w:style>
  <w:style w:type="paragraph" w:styleId="3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</w:rPr>
  </w:style>
  <w:style w:type="paragraph" w:styleId="38">
    <w:name w:val="Normal (Web)"/>
    <w:basedOn w:val="1"/>
    <w:unhideWhenUsed/>
    <w:qFormat/>
    <w:uiPriority w:val="0"/>
    <w:rPr>
      <w:sz w:val="24"/>
    </w:rPr>
  </w:style>
  <w:style w:type="paragraph" w:styleId="39">
    <w:name w:val="Body Text First Indent"/>
    <w:basedOn w:val="18"/>
    <w:qFormat/>
    <w:uiPriority w:val="0"/>
    <w:pPr>
      <w:spacing w:line="590" w:lineRule="exact"/>
      <w:ind w:firstLine="420" w:firstLineChars="100"/>
    </w:pPr>
    <w:rPr>
      <w:rFonts w:ascii="仿宋_GB2312" w:eastAsia="仿宋_GB2312"/>
      <w:spacing w:val="-3"/>
      <w:kern w:val="21"/>
      <w:sz w:val="32"/>
      <w:szCs w:val="20"/>
    </w:rPr>
  </w:style>
  <w:style w:type="paragraph" w:styleId="40">
    <w:name w:val="Body Text First Indent 2"/>
    <w:basedOn w:val="20"/>
    <w:semiHidden/>
    <w:unhideWhenUsed/>
    <w:qFormat/>
    <w:uiPriority w:val="99"/>
    <w:pPr>
      <w:ind w:firstLine="420" w:firstLineChars="200"/>
    </w:p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0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basedOn w:val="43"/>
    <w:semiHidden/>
    <w:unhideWhenUsed/>
    <w:qFormat/>
    <w:uiPriority w:val="0"/>
    <w:rPr>
      <w:color w:val="800080"/>
      <w:u w:val="none"/>
    </w:rPr>
  </w:style>
  <w:style w:type="character" w:styleId="47">
    <w:name w:val="Hyperlink"/>
    <w:basedOn w:val="43"/>
    <w:qFormat/>
    <w:uiPriority w:val="0"/>
    <w:rPr>
      <w:color w:val="0000FF"/>
      <w:u w:val="single"/>
    </w:rPr>
  </w:style>
  <w:style w:type="character" w:styleId="48">
    <w:name w:val="footnote reference"/>
    <w:basedOn w:val="43"/>
    <w:unhideWhenUsed/>
    <w:qFormat/>
    <w:uiPriority w:val="99"/>
    <w:rPr>
      <w:vertAlign w:val="superscript"/>
    </w:rPr>
  </w:style>
  <w:style w:type="character" w:customStyle="1" w:styleId="49">
    <w:name w:val="Heading 1 Char"/>
    <w:basedOn w:val="43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0">
    <w:name w:val="Heading 2 Char"/>
    <w:basedOn w:val="43"/>
    <w:qFormat/>
    <w:uiPriority w:val="9"/>
    <w:rPr>
      <w:rFonts w:ascii="Arial" w:hAnsi="Arial" w:eastAsia="Arial" w:cs="Arial"/>
      <w:sz w:val="34"/>
    </w:rPr>
  </w:style>
  <w:style w:type="character" w:customStyle="1" w:styleId="51">
    <w:name w:val="Heading 3 Char"/>
    <w:basedOn w:val="43"/>
    <w:link w:val="6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52">
    <w:name w:val="Heading 4 Char"/>
    <w:basedOn w:val="43"/>
    <w:link w:val="7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3">
    <w:name w:val="Heading 5 Char"/>
    <w:basedOn w:val="43"/>
    <w:link w:val="8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4">
    <w:name w:val="Heading 6 Char"/>
    <w:basedOn w:val="43"/>
    <w:link w:val="9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5">
    <w:name w:val="Heading 7 Char"/>
    <w:basedOn w:val="43"/>
    <w:link w:val="10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6">
    <w:name w:val="Heading 8 Char"/>
    <w:basedOn w:val="43"/>
    <w:link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7">
    <w:name w:val="Heading 9 Char"/>
    <w:basedOn w:val="43"/>
    <w:link w:val="12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58">
    <w:name w:val="Title Char"/>
    <w:basedOn w:val="43"/>
    <w:qFormat/>
    <w:uiPriority w:val="10"/>
    <w:rPr>
      <w:sz w:val="48"/>
      <w:szCs w:val="48"/>
    </w:rPr>
  </w:style>
  <w:style w:type="character" w:customStyle="1" w:styleId="59">
    <w:name w:val="Subtitle Char"/>
    <w:basedOn w:val="43"/>
    <w:link w:val="31"/>
    <w:qFormat/>
    <w:uiPriority w:val="11"/>
    <w:rPr>
      <w:sz w:val="24"/>
      <w:szCs w:val="24"/>
    </w:rPr>
  </w:style>
  <w:style w:type="paragraph" w:styleId="60">
    <w:name w:val="Quote"/>
    <w:basedOn w:val="1"/>
    <w:next w:val="1"/>
    <w:link w:val="61"/>
    <w:qFormat/>
    <w:uiPriority w:val="29"/>
    <w:pPr>
      <w:overflowPunct w:val="0"/>
      <w:autoSpaceDE w:val="0"/>
      <w:autoSpaceDN w:val="0"/>
      <w:ind w:left="720" w:right="720"/>
    </w:pPr>
    <w:rPr>
      <w:i/>
    </w:rPr>
  </w:style>
  <w:style w:type="character" w:customStyle="1" w:styleId="61">
    <w:name w:val="Quote Char"/>
    <w:link w:val="60"/>
    <w:qFormat/>
    <w:uiPriority w:val="29"/>
    <w:rPr>
      <w:i/>
    </w:rPr>
  </w:style>
  <w:style w:type="paragraph" w:styleId="62">
    <w:name w:val="Intense Quote"/>
    <w:basedOn w:val="1"/>
    <w:next w:val="1"/>
    <w:link w:val="6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overflowPunct w:val="0"/>
      <w:autoSpaceDE w:val="0"/>
      <w:autoSpaceDN w:val="0"/>
      <w:ind w:left="720" w:right="720"/>
      <w:contextualSpacing w:val="0"/>
    </w:pPr>
    <w:rPr>
      <w:i/>
    </w:rPr>
  </w:style>
  <w:style w:type="character" w:customStyle="1" w:styleId="63">
    <w:name w:val="Intense Quote Char"/>
    <w:link w:val="62"/>
    <w:qFormat/>
    <w:uiPriority w:val="30"/>
    <w:rPr>
      <w:i/>
    </w:rPr>
  </w:style>
  <w:style w:type="character" w:customStyle="1" w:styleId="64">
    <w:name w:val="Header Char"/>
    <w:basedOn w:val="43"/>
    <w:qFormat/>
    <w:uiPriority w:val="99"/>
  </w:style>
  <w:style w:type="character" w:customStyle="1" w:styleId="65">
    <w:name w:val="Footer Char"/>
    <w:basedOn w:val="43"/>
    <w:qFormat/>
    <w:uiPriority w:val="99"/>
  </w:style>
  <w:style w:type="character" w:customStyle="1" w:styleId="66">
    <w:name w:val="Caption Char"/>
    <w:qFormat/>
    <w:uiPriority w:val="99"/>
  </w:style>
  <w:style w:type="table" w:customStyle="1" w:styleId="67">
    <w:name w:val="Table Grid Light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68">
    <w:name w:val="Plain Table 1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auto" w:fill="F1F1F1" w:themeFill="text1" w:themeFillTint="0D"/>
      </w:tcPr>
    </w:tblStylePr>
    <w:tblStylePr w:type="band1Horz">
      <w:tcPr>
        <w:shd w:val="clear" w:color="auto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69">
    <w:name w:val="Plain Table 2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Plain Table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71">
    <w:name w:val="Plain Table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72">
    <w:name w:val="Plain Table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73">
    <w:name w:val="Grid Table 1 Light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1 Light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1 Light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1 Light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1 Light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1 Light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1 Light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neCell"/>
    <w:tblStylePr w:type="nwCell"/>
    <w:tblStylePr w:type="seCell"/>
    <w:tblStylePr w:type="swCell"/>
  </w:style>
  <w:style w:type="table" w:customStyle="1" w:styleId="81">
    <w:name w:val="Grid Table 2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neCell"/>
    <w:tblStylePr w:type="nwCell"/>
    <w:tblStylePr w:type="seCell"/>
    <w:tblStylePr w:type="swCell"/>
  </w:style>
  <w:style w:type="table" w:customStyle="1" w:styleId="82">
    <w:name w:val="Grid Table 2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83">
    <w:name w:val="Grid Table 2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84">
    <w:name w:val="Grid Table 2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85">
    <w:name w:val="Grid Table 2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86">
    <w:name w:val="Grid Table 2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87">
    <w:name w:val="Grid Table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neCell"/>
    <w:tblStylePr w:type="nwCell"/>
    <w:tblStylePr w:type="seCell"/>
    <w:tblStylePr w:type="swCell"/>
  </w:style>
  <w:style w:type="table" w:customStyle="1" w:styleId="88">
    <w:name w:val="Grid Table 3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neCell"/>
    <w:tblStylePr w:type="nwCell"/>
    <w:tblStylePr w:type="seCell"/>
    <w:tblStylePr w:type="swCell"/>
  </w:style>
  <w:style w:type="table" w:customStyle="1" w:styleId="89">
    <w:name w:val="Grid Table 3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90">
    <w:name w:val="Grid Table 3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91">
    <w:name w:val="Grid Table 3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92">
    <w:name w:val="Grid Table 3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93">
    <w:name w:val="Grid Table 3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overflowPunct w:val="0"/>
        <w:autoSpaceDE w:val="0"/>
        <w:autoSpaceDN w:val="0"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94">
    <w:name w:val="Grid Table 4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neCell"/>
    <w:tblStylePr w:type="nwCell"/>
    <w:tblStylePr w:type="seCell"/>
    <w:tblStylePr w:type="swCell"/>
  </w:style>
  <w:style w:type="table" w:customStyle="1" w:styleId="95">
    <w:name w:val="Grid Table 4 - Accent 1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auto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neCell"/>
    <w:tblStylePr w:type="nwCell"/>
    <w:tblStylePr w:type="seCell"/>
    <w:tblStylePr w:type="swCell"/>
  </w:style>
  <w:style w:type="table" w:customStyle="1" w:styleId="96">
    <w:name w:val="Grid Table 4 - Accent 2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auto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97">
    <w:name w:val="Grid Table 4 - Accent 3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auto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98">
    <w:name w:val="Grid Table 4 - Accent 4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99">
    <w:name w:val="Grid Table 4 - Accent 5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00">
    <w:name w:val="Grid Table 4 - Accent 6"/>
    <w:basedOn w:val="41"/>
    <w:qFormat/>
    <w:uiPriority w:val="59"/>
    <w:pPr>
      <w:overflowPunct w:val="0"/>
      <w:autoSpaceDE w:val="0"/>
      <w:autoSpaceDN w:val="0"/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01">
    <w:name w:val="Grid Table 5 Dark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band1Vert">
      <w:tcPr>
        <w:shd w:val="clear" w:color="auto" w:fill="898989" w:themeFill="text1" w:themeFillTint="75"/>
      </w:tcPr>
    </w:tblStylePr>
    <w:tblStylePr w:type="band1Horz">
      <w:tcPr>
        <w:shd w:val="clear" w:color="auto" w:fill="898989" w:themeFill="text1" w:themeFillTint="75"/>
      </w:tcPr>
    </w:tblStylePr>
    <w:tblStylePr w:type="neCell"/>
    <w:tblStylePr w:type="nwCell"/>
    <w:tblStylePr w:type="seCell"/>
    <w:tblStylePr w:type="swCell"/>
  </w:style>
  <w:style w:type="table" w:customStyle="1" w:styleId="102">
    <w:name w:val="Grid Table 5 Dark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band1Vert">
      <w:tcPr>
        <w:shd w:val="clear" w:color="auto" w:fill="AEC5E0" w:themeFill="accent1" w:themeFillTint="75"/>
      </w:tcPr>
    </w:tblStylePr>
    <w:tblStylePr w:type="band1Horz">
      <w:tcPr>
        <w:shd w:val="clear" w:color="auto" w:fill="AEC5E0" w:themeFill="accent1" w:themeFillTint="75"/>
      </w:tcPr>
    </w:tblStylePr>
    <w:tblStylePr w:type="neCell"/>
    <w:tblStylePr w:type="nwCell"/>
    <w:tblStylePr w:type="seCell"/>
    <w:tblStylePr w:type="swCell"/>
  </w:style>
  <w:style w:type="table" w:customStyle="1" w:styleId="103">
    <w:name w:val="Grid Table 5 Dark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band1Vert">
      <w:tcPr>
        <w:shd w:val="clear" w:color="auto" w:fill="E2AEAD" w:themeFill="accent2" w:themeFillTint="75"/>
      </w:tcPr>
    </w:tblStylePr>
    <w:tblStylePr w:type="band1Horz">
      <w:tcPr>
        <w:shd w:val="clear" w:color="auto" w:fill="E2AEAD" w:themeFill="accent2" w:themeFillTint="75"/>
      </w:tcPr>
    </w:tblStylePr>
    <w:tblStylePr w:type="neCell"/>
    <w:tblStylePr w:type="nwCell"/>
    <w:tblStylePr w:type="seCell"/>
    <w:tblStylePr w:type="swCell"/>
  </w:style>
  <w:style w:type="table" w:customStyle="1" w:styleId="104">
    <w:name w:val="Grid Table 5 Dark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band1Vert">
      <w:tcPr>
        <w:shd w:val="clear" w:color="auto" w:fill="D1DFB2" w:themeFill="accent3" w:themeFillTint="75"/>
      </w:tcPr>
    </w:tblStylePr>
    <w:tblStylePr w:type="band1Horz">
      <w:tcPr>
        <w:shd w:val="clear" w:color="auto" w:fill="D1DFB2" w:themeFill="accent3" w:themeFillTint="75"/>
      </w:tcPr>
    </w:tblStylePr>
    <w:tblStylePr w:type="neCell"/>
    <w:tblStylePr w:type="nwCell"/>
    <w:tblStylePr w:type="seCell"/>
    <w:tblStylePr w:type="swCell"/>
  </w:style>
  <w:style w:type="table" w:customStyle="1" w:styleId="105">
    <w:name w:val="Grid Table 5 Dark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band1Vert">
      <w:tcPr>
        <w:shd w:val="clear" w:color="auto" w:fill="C4B7D4" w:themeFill="accent4" w:themeFillTint="75"/>
      </w:tcPr>
    </w:tblStylePr>
    <w:tblStylePr w:type="band1Horz">
      <w:tcPr>
        <w:shd w:val="clear" w:color="auto" w:fill="C4B7D4" w:themeFill="accent4" w:themeFillTint="75"/>
      </w:tcPr>
    </w:tblStylePr>
    <w:tblStylePr w:type="neCell"/>
    <w:tblStylePr w:type="nwCell"/>
    <w:tblStylePr w:type="seCell"/>
    <w:tblStylePr w:type="swCell"/>
  </w:style>
  <w:style w:type="table" w:customStyle="1" w:styleId="106">
    <w:name w:val="Grid Table 5 Dark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band1Vert">
      <w:tcPr>
        <w:shd w:val="clear" w:color="auto" w:fill="ACD8E4" w:themeFill="accent5" w:themeFillTint="75"/>
      </w:tcPr>
    </w:tblStylePr>
    <w:tblStylePr w:type="band1Horz">
      <w:tcPr>
        <w:shd w:val="clear" w:color="auto" w:fill="ACD8E4" w:themeFill="accent5" w:themeFillTint="75"/>
      </w:tcPr>
    </w:tblStylePr>
    <w:tblStylePr w:type="neCell"/>
    <w:tblStylePr w:type="nwCell"/>
    <w:tblStylePr w:type="seCell"/>
    <w:tblStylePr w:type="swCell"/>
  </w:style>
  <w:style w:type="table" w:customStyle="1" w:styleId="107">
    <w:name w:val="Grid Table 5 Dark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band1Vert">
      <w:tcPr>
        <w:shd w:val="clear" w:color="auto" w:fill="FBCEAA" w:themeFill="accent6" w:themeFillTint="75"/>
      </w:tcPr>
    </w:tblStylePr>
    <w:tblStylePr w:type="band1Horz">
      <w:tcPr>
        <w:shd w:val="clear" w:color="auto" w:fill="FBCEAA" w:themeFill="accent6" w:themeFillTint="75"/>
      </w:tcPr>
    </w:tblStylePr>
    <w:tblStylePr w:type="neCell"/>
    <w:tblStylePr w:type="nwCell"/>
    <w:tblStylePr w:type="seCell"/>
    <w:tblStylePr w:type="swCell"/>
  </w:style>
  <w:style w:type="table" w:customStyle="1" w:styleId="108">
    <w:name w:val="Grid Table 6 Colorful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auto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6 Colorful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auto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0">
    <w:name w:val="Grid Table 6 Colorful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auto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1">
    <w:name w:val="Grid Table 6 Colorful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auto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2">
    <w:name w:val="Grid Table 6 Colorful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3">
    <w:name w:val="Grid Table 6 Colorful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auto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4">
    <w:name w:val="Grid Table 6 Colorful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auto" w:fill="FDE9D9" w:themeFill="accent6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5">
    <w:name w:val="Grid Table 7 Colorful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6">
    <w:name w:val="Grid Table 7 Colorful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7">
    <w:name w:val="Grid Table 7 Colorful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8">
    <w:name w:val="Grid Table 7 Colorful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19">
    <w:name w:val="Grid Table 7 Colorful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20">
    <w:name w:val="Grid Table 7 Colorful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21">
    <w:name w:val="Grid Table 7 Colorful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FDE9D9" w:themeFill="accent6" w:themeFillTint="34"/>
      </w:tcPr>
    </w:tblStylePr>
    <w:tblStylePr w:type="band2Vert"/>
    <w:tblStylePr w:type="band1Horz">
      <w:rPr>
        <w:rFonts w:ascii="Arial" w:hAnsi="Arial"/>
        <w:color w:val="B05408" w:themeColor="accent6" w:themeShade="94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22">
    <w:name w:val="List Table 1 Light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BEBEBE" w:themeFill="text1" w:themeFillTint="40"/>
      </w:tcPr>
    </w:tblStylePr>
    <w:tblStylePr w:type="band1Horz">
      <w:tcPr>
        <w:shd w:val="clear" w:color="auto" w:fill="BEBEBE" w:themeFill="text1" w:themeFillTint="40"/>
      </w:tcPr>
    </w:tblStylePr>
    <w:tblStylePr w:type="neCell"/>
    <w:tblStylePr w:type="nwCell"/>
    <w:tblStylePr w:type="seCell"/>
    <w:tblStylePr w:type="swCell"/>
  </w:style>
  <w:style w:type="table" w:customStyle="1" w:styleId="123">
    <w:name w:val="List Table 1 Light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2DFEE" w:themeFill="accent1" w:themeFillTint="40"/>
      </w:tcPr>
    </w:tblStylePr>
    <w:tblStylePr w:type="band1Horz">
      <w:tcPr>
        <w:shd w:val="clear" w:color="auto" w:fill="D2DFEE" w:themeFill="accent1" w:themeFillTint="40"/>
      </w:tcPr>
    </w:tblStylePr>
    <w:tblStylePr w:type="neCell"/>
    <w:tblStylePr w:type="nwCell"/>
    <w:tblStylePr w:type="seCell"/>
    <w:tblStylePr w:type="swCell"/>
  </w:style>
  <w:style w:type="table" w:customStyle="1" w:styleId="124">
    <w:name w:val="List Table 1 Light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FD3D2" w:themeFill="accent2" w:themeFillTint="40"/>
      </w:tcPr>
    </w:tblStylePr>
    <w:tblStylePr w:type="band1Horz">
      <w:tcPr>
        <w:shd w:val="clear" w:color="auto" w:fill="EFD3D2" w:themeFill="accent2" w:themeFillTint="40"/>
      </w:tcPr>
    </w:tblStylePr>
    <w:tblStylePr w:type="neCell"/>
    <w:tblStylePr w:type="nwCell"/>
    <w:tblStylePr w:type="seCell"/>
    <w:tblStylePr w:type="swCell"/>
  </w:style>
  <w:style w:type="table" w:customStyle="1" w:styleId="125">
    <w:name w:val="List Table 1 Light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5EDD5" w:themeFill="accent3" w:themeFillTint="40"/>
      </w:tcPr>
    </w:tblStylePr>
    <w:tblStylePr w:type="band1Horz">
      <w:tcPr>
        <w:shd w:val="clear" w:color="auto" w:fill="E5EDD5" w:themeFill="accent3" w:themeFillTint="40"/>
      </w:tcPr>
    </w:tblStylePr>
    <w:tblStylePr w:type="neCell"/>
    <w:tblStylePr w:type="nwCell"/>
    <w:tblStylePr w:type="seCell"/>
    <w:tblStylePr w:type="swCell"/>
  </w:style>
  <w:style w:type="table" w:customStyle="1" w:styleId="126">
    <w:name w:val="List Table 1 Light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FD8E7" w:themeFill="accent4" w:themeFillTint="40"/>
      </w:tcPr>
    </w:tblStylePr>
    <w:tblStylePr w:type="band1Horz">
      <w:tcPr>
        <w:shd w:val="clear" w:color="auto" w:fill="DFD8E7" w:themeFill="accent4" w:themeFillTint="40"/>
      </w:tcPr>
    </w:tblStylePr>
    <w:tblStylePr w:type="neCell"/>
    <w:tblStylePr w:type="nwCell"/>
    <w:tblStylePr w:type="seCell"/>
    <w:tblStylePr w:type="swCell"/>
  </w:style>
  <w:style w:type="table" w:customStyle="1" w:styleId="127">
    <w:name w:val="List Table 1 Light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1EAF0" w:themeFill="accent5" w:themeFillTint="40"/>
      </w:tcPr>
    </w:tblStylePr>
    <w:tblStylePr w:type="band1Horz">
      <w:tcPr>
        <w:shd w:val="clear" w:color="auto" w:fill="D1EAF0" w:themeFill="accent5" w:themeFillTint="40"/>
      </w:tcPr>
    </w:tblStylePr>
    <w:tblStylePr w:type="neCell"/>
    <w:tblStylePr w:type="nwCell"/>
    <w:tblStylePr w:type="seCell"/>
    <w:tblStylePr w:type="swCell"/>
  </w:style>
  <w:style w:type="table" w:customStyle="1" w:styleId="128">
    <w:name w:val="List Table 1 Light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FCE4D0" w:themeFill="accent6" w:themeFillTint="40"/>
      </w:tcPr>
    </w:tblStylePr>
    <w:tblStylePr w:type="band1Horz">
      <w:tcPr>
        <w:shd w:val="clear" w:color="auto" w:fill="FCE4D0" w:themeFill="accent6" w:themeFillTint="40"/>
      </w:tcPr>
    </w:tblStylePr>
    <w:tblStylePr w:type="neCell"/>
    <w:tblStylePr w:type="nwCell"/>
    <w:tblStylePr w:type="seCell"/>
    <w:tblStylePr w:type="swCell"/>
  </w:style>
  <w:style w:type="table" w:customStyle="1" w:styleId="129">
    <w:name w:val="List Table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neCell"/>
    <w:tblStylePr w:type="nwCell"/>
    <w:tblStylePr w:type="seCell"/>
    <w:tblStylePr w:type="swCell"/>
  </w:style>
  <w:style w:type="table" w:customStyle="1" w:styleId="130">
    <w:name w:val="List Table 2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neCell"/>
    <w:tblStylePr w:type="nwCell"/>
    <w:tblStylePr w:type="seCell"/>
    <w:tblStylePr w:type="swCell"/>
  </w:style>
  <w:style w:type="table" w:customStyle="1" w:styleId="131">
    <w:name w:val="List Table 2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neCell"/>
    <w:tblStylePr w:type="nwCell"/>
    <w:tblStylePr w:type="seCell"/>
    <w:tblStylePr w:type="swCell"/>
  </w:style>
  <w:style w:type="table" w:customStyle="1" w:styleId="132">
    <w:name w:val="List Table 2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neCell"/>
    <w:tblStylePr w:type="nwCell"/>
    <w:tblStylePr w:type="seCell"/>
    <w:tblStylePr w:type="swCell"/>
  </w:style>
  <w:style w:type="table" w:customStyle="1" w:styleId="133">
    <w:name w:val="List Table 2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neCell"/>
    <w:tblStylePr w:type="nwCell"/>
    <w:tblStylePr w:type="seCell"/>
    <w:tblStylePr w:type="swCell"/>
  </w:style>
  <w:style w:type="table" w:customStyle="1" w:styleId="134">
    <w:name w:val="List Table 2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neCell"/>
    <w:tblStylePr w:type="nwCell"/>
    <w:tblStylePr w:type="seCell"/>
    <w:tblStylePr w:type="swCell"/>
  </w:style>
  <w:style w:type="table" w:customStyle="1" w:styleId="135">
    <w:name w:val="List Table 2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neCell"/>
    <w:tblStylePr w:type="nwCell"/>
    <w:tblStylePr w:type="seCell"/>
    <w:tblStylePr w:type="swCell"/>
  </w:style>
  <w:style w:type="table" w:customStyle="1" w:styleId="136">
    <w:name w:val="List Table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3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3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9">
    <w:name w:val="List Table 3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0">
    <w:name w:val="List Table 3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1">
    <w:name w:val="List Table 3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2">
    <w:name w:val="List Table 3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43">
    <w:name w:val="List Table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4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4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neCell"/>
    <w:tblStylePr w:type="nwCell"/>
    <w:tblStylePr w:type="seCell"/>
    <w:tblStylePr w:type="swCell"/>
  </w:style>
  <w:style w:type="table" w:customStyle="1" w:styleId="146">
    <w:name w:val="List Table 4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neCell"/>
    <w:tblStylePr w:type="nwCell"/>
    <w:tblStylePr w:type="seCell"/>
    <w:tblStylePr w:type="swCell"/>
  </w:style>
  <w:style w:type="table" w:customStyle="1" w:styleId="147">
    <w:name w:val="List Table 4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neCell"/>
    <w:tblStylePr w:type="nwCell"/>
    <w:tblStylePr w:type="seCell"/>
    <w:tblStylePr w:type="swCell"/>
  </w:style>
  <w:style w:type="table" w:customStyle="1" w:styleId="148">
    <w:name w:val="List Table 4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neCell"/>
    <w:tblStylePr w:type="nwCell"/>
    <w:tblStylePr w:type="seCell"/>
    <w:tblStylePr w:type="swCell"/>
  </w:style>
  <w:style w:type="table" w:customStyle="1" w:styleId="149">
    <w:name w:val="List Table 4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neCell"/>
    <w:tblStylePr w:type="nwCell"/>
    <w:tblStylePr w:type="seCell"/>
    <w:tblStylePr w:type="swCell"/>
  </w:style>
  <w:style w:type="table" w:customStyle="1" w:styleId="150">
    <w:name w:val="List Table 5 Dark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auto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51">
    <w:name w:val="List Table 5 Dark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neCell"/>
    <w:tblStylePr w:type="nwCell"/>
    <w:tblStylePr w:type="seCell"/>
    <w:tblStylePr w:type="swCell"/>
  </w:style>
  <w:style w:type="table" w:customStyle="1" w:styleId="152">
    <w:name w:val="List Table 5 Dark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auto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53">
    <w:name w:val="List Table 5 Dark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auto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54">
    <w:name w:val="List Table 5 Dark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55">
    <w:name w:val="List Table 5 Dark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56">
    <w:name w:val="List Table 5 Dark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57">
    <w:name w:val="List Table 6 Colorful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auto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6 Colorful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auto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9">
    <w:name w:val="List Table 6 Colorful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auto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0">
    <w:name w:val="List Table 6 Colorful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1">
    <w:name w:val="List Table 6 Colorful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2">
    <w:name w:val="List Table 6 Colorful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3">
    <w:name w:val="List Table 6 Colorful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auto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4">
    <w:name w:val="List Table 7 Colorful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5">
    <w:name w:val="List Table 7 Colorful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66">
    <w:name w:val="List Table 7 Colorful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7">
    <w:name w:val="List Table 7 Colorful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8">
    <w:name w:val="List Table 7 Colorful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69">
    <w:name w:val="List Table 7 Colorful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70">
    <w:name w:val="List Table 7 Colorful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overflowPunct w:val="0"/>
        <w:autoSpaceDE w:val="0"/>
        <w:autoSpaceDN w:val="0"/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auto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auto" w:fill="auto"/>
      </w:tcPr>
    </w:tblStylePr>
    <w:tblStylePr w:type="band1Vert">
      <w:tcPr>
        <w:shd w:val="clear" w:color="auto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71">
    <w:name w:val="Lined - Accent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72">
    <w:name w:val="Lined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73">
    <w:name w:val="Lined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74">
    <w:name w:val="Lined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75">
    <w:name w:val="Lined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76">
    <w:name w:val="Lined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7">
    <w:name w:val="Lined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8">
    <w:name w:val="Bordered &amp; Lined - Accent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79">
    <w:name w:val="Bordered &amp; Lined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80">
    <w:name w:val="Bordered &amp; Lined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81">
    <w:name w:val="Bordered &amp; Lined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82">
    <w:name w:val="Bordered &amp; Lined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83">
    <w:name w:val="Bordered &amp; Lined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84">
    <w:name w:val="Bordered &amp; Lined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85">
    <w:name w:val="Bordered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6">
    <w:name w:val="Bordered - Accent 1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7">
    <w:name w:val="Bordered - Accent 2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8">
    <w:name w:val="Bordered - Accent 3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89">
    <w:name w:val="Bordered - Accent 4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90">
    <w:name w:val="Bordered - Accent 5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91">
    <w:name w:val="Bordered - Accent 6"/>
    <w:basedOn w:val="41"/>
    <w:qFormat/>
    <w:uiPriority w:val="99"/>
    <w:pPr>
      <w:overflowPunct w:val="0"/>
      <w:autoSpaceDE w:val="0"/>
      <w:autoSpaceDN w:val="0"/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92">
    <w:name w:val="Footnote Text Char"/>
    <w:qFormat/>
    <w:uiPriority w:val="99"/>
    <w:rPr>
      <w:sz w:val="18"/>
    </w:rPr>
  </w:style>
  <w:style w:type="paragraph" w:customStyle="1" w:styleId="193">
    <w:name w:val="TOC Heading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overflowPunct w:val="0"/>
      <w:autoSpaceDE w:val="0"/>
      <w:autoSpaceDN w:val="0"/>
      <w:spacing w:before="0" w:beforeAutospacing="0" w:after="0" w:afterAutospacing="0" w:line="240" w:lineRule="auto"/>
      <w:ind w:left="0" w:right="0" w:firstLine="0"/>
      <w:jc w:val="left"/>
    </w:pPr>
    <w:rPr>
      <w:rFonts w:hint="default" w:ascii="Times New Roman" w:hAnsi="Times New Roman" w:eastAsia="宋体" w:cs="Times New Roman"/>
      <w:color w:val="auto"/>
      <w:spacing w:val="0"/>
      <w:position w:val="0"/>
      <w:sz w:val="32"/>
      <w:szCs w:val="22"/>
      <w:lang w:val="en-US" w:eastAsia="zh-CN" w:bidi="ar-SA"/>
    </w:rPr>
  </w:style>
  <w:style w:type="paragraph" w:customStyle="1" w:styleId="194">
    <w:name w:val="标4"/>
    <w:basedOn w:val="1"/>
    <w:qFormat/>
    <w:uiPriority w:val="0"/>
    <w:pPr>
      <w:spacing w:before="240" w:after="360" w:line="240" w:lineRule="exact"/>
      <w:outlineLvl w:val="3"/>
    </w:pPr>
    <w:rPr>
      <w:rFonts w:ascii="Arial" w:hAnsi="Arial" w:cs="Arial"/>
      <w:b/>
      <w:bCs/>
      <w:kern w:val="24"/>
    </w:rPr>
  </w:style>
  <w:style w:type="paragraph" w:customStyle="1" w:styleId="195">
    <w:name w:val="引文目录标题1"/>
    <w:next w:val="1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360" w:lineRule="auto"/>
      <w:ind w:left="0" w:right="0" w:firstLine="480"/>
      <w:jc w:val="both"/>
    </w:pPr>
    <w:rPr>
      <w:rFonts w:hint="default" w:ascii="Arial" w:hAnsi="Arial" w:eastAsia="Arial" w:cs="Arial"/>
      <w:color w:val="000000"/>
      <w:spacing w:val="0"/>
      <w:position w:val="0"/>
      <w:sz w:val="24"/>
      <w:szCs w:val="24"/>
      <w:lang w:val="en-US" w:eastAsia="zh-CN" w:bidi="ar-SA"/>
    </w:rPr>
  </w:style>
  <w:style w:type="paragraph" w:customStyle="1" w:styleId="196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  <w:style w:type="paragraph" w:customStyle="1" w:styleId="197">
    <w:name w:val="无间隔1"/>
    <w:basedOn w:val="1"/>
    <w:qFormat/>
    <w:uiPriority w:val="0"/>
    <w:rPr>
      <w:rFonts w:ascii="Calibri" w:hAnsi="Calibri" w:eastAsia="宋体"/>
      <w:sz w:val="21"/>
      <w:szCs w:val="21"/>
    </w:rPr>
  </w:style>
  <w:style w:type="character" w:customStyle="1" w:styleId="198">
    <w:name w:val="15"/>
    <w:basedOn w:val="43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99">
    <w:name w:val="16"/>
    <w:basedOn w:val="43"/>
    <w:qFormat/>
    <w:uiPriority w:val="0"/>
    <w:rPr>
      <w:rFonts w:hint="default" w:ascii="Times New Roman" w:hAnsi="Times New Roman" w:cs="Times New Roman"/>
    </w:rPr>
  </w:style>
  <w:style w:type="paragraph" w:customStyle="1" w:styleId="200">
    <w:name w:val="列出段落2"/>
    <w:basedOn w:val="1"/>
    <w:qFormat/>
    <w:uiPriority w:val="34"/>
    <w:pPr>
      <w:ind w:firstLine="420" w:firstLineChars="200"/>
    </w:pPr>
  </w:style>
  <w:style w:type="character" w:customStyle="1" w:styleId="201">
    <w:name w:val="10"/>
    <w:basedOn w:val="43"/>
    <w:qFormat/>
    <w:uiPriority w:val="0"/>
    <w:rPr>
      <w:rFonts w:hint="default" w:ascii="Times New Roman" w:hAnsi="Times New Roman" w:cs="Times New Roman"/>
    </w:rPr>
  </w:style>
  <w:style w:type="paragraph" w:customStyle="1" w:styleId="202">
    <w:name w:val="列出段落1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3">
    <w:name w:val="Char Char Char Char Char Char1 Char"/>
    <w:basedOn w:val="17"/>
    <w:qFormat/>
    <w:uiPriority w:val="0"/>
    <w:pPr>
      <w:spacing w:line="436" w:lineRule="exact"/>
      <w:ind w:left="357"/>
      <w:jc w:val="left"/>
      <w:outlineLvl w:val="3"/>
    </w:pPr>
    <w:rPr>
      <w:szCs w:val="24"/>
    </w:rPr>
  </w:style>
  <w:style w:type="paragraph" w:customStyle="1" w:styleId="204">
    <w:name w:val="PlainText"/>
    <w:basedOn w:val="1"/>
    <w:qFormat/>
    <w:uiPriority w:val="0"/>
    <w:rPr>
      <w:rFonts w:ascii="宋体" w:hAnsi="Courier New" w:eastAsia="宋体"/>
    </w:rPr>
  </w:style>
  <w:style w:type="paragraph" w:customStyle="1" w:styleId="205">
    <w:name w:val="样式 楷体_GB2312 三号 黑色 首行缩进:  0.35 厘米 字距调整四号 行距: 固定值 28 磅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560" w:lineRule="exact"/>
      <w:ind w:left="0" w:right="0" w:firstLine="200" w:firstLineChars="200"/>
      <w:jc w:val="both"/>
    </w:pPr>
    <w:rPr>
      <w:rFonts w:hint="default" w:ascii="楷体_GB2312" w:hAnsi="楷体_GB2312" w:eastAsia="楷体_GB2312" w:cs="Times New Roman"/>
      <w:color w:val="000000"/>
      <w:spacing w:val="0"/>
      <w:kern w:val="28"/>
      <w:position w:val="0"/>
      <w:sz w:val="21"/>
      <w:szCs w:val="22"/>
      <w:lang w:val="en-US" w:eastAsia="zh-CN" w:bidi="ar-SA"/>
    </w:rPr>
  </w:style>
  <w:style w:type="paragraph" w:customStyle="1" w:styleId="206">
    <w:name w:val="WW-Default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autoSpaceDE w:val="0"/>
      <w:spacing w:before="0" w:beforeAutospacing="0" w:after="0" w:afterAutospacing="0" w:line="240" w:lineRule="auto"/>
      <w:ind w:left="0" w:right="0" w:firstLine="0"/>
      <w:jc w:val="left"/>
    </w:pPr>
    <w:rPr>
      <w:rFonts w:hint="default" w:ascii="Calibri" w:hAnsi="Calibri" w:eastAsia="宋体" w:cs="Times New Roman"/>
      <w:color w:val="000000"/>
      <w:spacing w:val="0"/>
      <w:position w:val="0"/>
      <w:sz w:val="24"/>
      <w:szCs w:val="24"/>
      <w:lang w:val="en-US" w:eastAsia="zh-CN" w:bidi="ar-SA"/>
    </w:rPr>
  </w:style>
  <w:style w:type="paragraph" w:styleId="207">
    <w:name w:val="No Spacing"/>
    <w:qFormat/>
    <w:uiPriority w:val="1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0" w:right="0" w:firstLine="0"/>
      <w:jc w:val="both"/>
    </w:pPr>
    <w:rPr>
      <w:rFonts w:hint="default" w:ascii="Calibri" w:hAnsi="Calibri" w:eastAsia="宋体" w:cs="Times New Roman"/>
      <w:color w:val="auto"/>
      <w:spacing w:val="0"/>
      <w:kern w:val="2"/>
      <w:position w:val="0"/>
      <w:sz w:val="21"/>
      <w:szCs w:val="22"/>
      <w:lang w:val="en-US" w:eastAsia="zh-CN" w:bidi="ar-SA"/>
    </w:rPr>
  </w:style>
  <w:style w:type="paragraph" w:customStyle="1" w:styleId="208">
    <w:name w:val="Char Char1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customStyle="1" w:styleId="209">
    <w:name w:val="页脚 Char"/>
    <w:basedOn w:val="43"/>
    <w:link w:val="27"/>
    <w:qFormat/>
    <w:uiPriority w:val="0"/>
    <w:rPr>
      <w:kern w:val="2"/>
      <w:sz w:val="18"/>
      <w:szCs w:val="18"/>
    </w:rPr>
  </w:style>
  <w:style w:type="character" w:customStyle="1" w:styleId="210">
    <w:name w:val="正文文本 Char"/>
    <w:basedOn w:val="43"/>
    <w:link w:val="18"/>
    <w:qFormat/>
    <w:uiPriority w:val="0"/>
    <w:rPr>
      <w:kern w:val="2"/>
      <w:sz w:val="21"/>
      <w:szCs w:val="22"/>
    </w:rPr>
  </w:style>
  <w:style w:type="character" w:customStyle="1" w:styleId="211">
    <w:name w:val="span_th_content"/>
    <w:basedOn w:val="43"/>
    <w:qFormat/>
    <w:uiPriority w:val="0"/>
  </w:style>
  <w:style w:type="paragraph" w:customStyle="1" w:styleId="212">
    <w:name w:val="_正文"/>
    <w:basedOn w:val="1"/>
    <w:qFormat/>
    <w:uiPriority w:val="0"/>
    <w:pPr>
      <w:spacing w:line="540" w:lineRule="exact"/>
      <w:ind w:firstLine="200" w:firstLineChars="200"/>
    </w:pPr>
    <w:rPr>
      <w:rFonts w:ascii="宋体" w:eastAsia="宋体" w:cs="宋体"/>
      <w:sz w:val="21"/>
      <w:szCs w:val="21"/>
    </w:rPr>
  </w:style>
  <w:style w:type="paragraph" w:styleId="2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14">
    <w:name w:val="_Style 1"/>
    <w:basedOn w:val="1"/>
    <w:qFormat/>
    <w:uiPriority w:val="34"/>
    <w:pPr>
      <w:ind w:firstLine="420" w:firstLineChars="200"/>
    </w:pPr>
    <w:rPr>
      <w:rFonts w:ascii="Calibri" w:hAnsi="Calibri" w:eastAsia="宋体"/>
      <w:sz w:val="21"/>
      <w:szCs w:val="24"/>
    </w:rPr>
  </w:style>
  <w:style w:type="character" w:customStyle="1" w:styleId="215">
    <w:name w:val="font01"/>
    <w:basedOn w:val="4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paragraph" w:customStyle="1" w:styleId="216">
    <w:name w:val="报告正文"/>
    <w:basedOn w:val="1"/>
    <w:qFormat/>
    <w:uiPriority w:val="0"/>
    <w:pPr>
      <w:snapToGrid w:val="0"/>
      <w:spacing w:line="400" w:lineRule="exact"/>
      <w:ind w:firstLine="560"/>
    </w:pPr>
    <w:rPr>
      <w:rFonts w:ascii="宋体" w:hAnsi="宋体" w:eastAsia="宋体" w:cs="宋体"/>
      <w:bCs/>
      <w:kern w:val="0"/>
      <w:sz w:val="28"/>
      <w:szCs w:val="21"/>
    </w:rPr>
  </w:style>
  <w:style w:type="paragraph" w:customStyle="1" w:styleId="217">
    <w:name w:val="List Paragraph1"/>
    <w:basedOn w:val="1"/>
    <w:qFormat/>
    <w:uiPriority w:val="34"/>
    <w:pPr>
      <w:spacing w:after="160" w:line="259" w:lineRule="auto"/>
      <w:ind w:firstLine="420" w:firstLineChars="200"/>
    </w:pPr>
    <w:rPr>
      <w:rFonts w:eastAsia="宋体"/>
      <w:szCs w:val="20"/>
    </w:rPr>
  </w:style>
  <w:style w:type="paragraph" w:customStyle="1" w:styleId="218">
    <w:name w:val="_Style 18"/>
    <w:basedOn w:val="1"/>
    <w:qFormat/>
    <w:uiPriority w:val="99"/>
    <w:pPr>
      <w:ind w:firstLine="420" w:firstLineChars="200"/>
    </w:pPr>
    <w:rPr>
      <w:rFonts w:ascii="仿宋_GB2312" w:hAnsi="Times"/>
    </w:rPr>
  </w:style>
  <w:style w:type="paragraph" w:customStyle="1" w:styleId="219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20">
    <w:name w:val="font61"/>
    <w:basedOn w:val="43"/>
    <w:qFormat/>
    <w:uiPriority w:val="0"/>
    <w:rPr>
      <w:rFonts w:ascii="宋体" w:hAnsi="宋体" w:eastAsia="宋体" w:cs="宋体"/>
      <w:color w:val="000000"/>
      <w:sz w:val="24"/>
      <w:szCs w:val="24"/>
      <w:u w:val="none"/>
      <w:vertAlign w:val="superscript"/>
    </w:rPr>
  </w:style>
  <w:style w:type="paragraph" w:customStyle="1" w:styleId="221">
    <w:name w:val="Default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autoSpaceDE w:val="0"/>
      <w:autoSpaceDN w:val="0"/>
      <w:spacing w:before="0" w:beforeAutospacing="0" w:after="0" w:afterAutospacing="0" w:line="240" w:lineRule="auto"/>
      <w:ind w:left="0" w:right="0" w:firstLine="360"/>
      <w:jc w:val="left"/>
    </w:pPr>
    <w:rPr>
      <w:rFonts w:hint="default" w:ascii="仿宋_GB2312" w:hAnsi="Calibri" w:eastAsia="仿宋_GB2312" w:cs="仿宋_GB2312"/>
      <w:color w:val="000000"/>
      <w:spacing w:val="0"/>
      <w:position w:val="0"/>
      <w:sz w:val="24"/>
      <w:szCs w:val="24"/>
      <w:lang w:val="en-US" w:eastAsia="en-US" w:bidi="en-US"/>
    </w:rPr>
  </w:style>
  <w:style w:type="character" w:customStyle="1" w:styleId="222">
    <w:name w:val="awspan"/>
    <w:basedOn w:val="43"/>
    <w:qFormat/>
    <w:uiPriority w:val="0"/>
    <w:rPr>
      <w:rFonts w:cs="Times New Roman"/>
    </w:rPr>
  </w:style>
  <w:style w:type="character" w:customStyle="1" w:styleId="223">
    <w:name w:val="NormalCharacter"/>
    <w:qFormat/>
    <w:uiPriority w:val="0"/>
    <w:rPr>
      <w:rFonts w:eastAsia="宋体"/>
      <w:kern w:val="2"/>
      <w:sz w:val="21"/>
      <w:szCs w:val="22"/>
      <w:lang w:val="en-US" w:eastAsia="zh-CN" w:bidi="ar-SA"/>
    </w:rPr>
  </w:style>
  <w:style w:type="paragraph" w:customStyle="1" w:styleId="224">
    <w:name w:val="图表标题行"/>
    <w:basedOn w:val="1"/>
    <w:next w:val="1"/>
    <w:qFormat/>
    <w:uiPriority w:val="0"/>
    <w:pPr>
      <w:keepNext/>
      <w:keepLines/>
      <w:jc w:val="center"/>
    </w:pPr>
    <w:rPr>
      <w:rFonts w:hint="eastAsia" w:eastAsia="黑体"/>
    </w:rPr>
  </w:style>
  <w:style w:type="paragraph" w:customStyle="1" w:styleId="225">
    <w:name w:val="大标题JIA"/>
    <w:basedOn w:val="1"/>
    <w:qFormat/>
    <w:uiPriority w:val="0"/>
    <w:pPr>
      <w:spacing w:line="560" w:lineRule="exact"/>
      <w:jc w:val="center"/>
    </w:pPr>
    <w:rPr>
      <w:rFonts w:ascii="华文中宋" w:hAnsi="华文中宋" w:eastAsia="方正小标宋简体" w:cs="宋体"/>
      <w:bCs/>
      <w:sz w:val="44"/>
      <w:szCs w:val="40"/>
    </w:rPr>
  </w:style>
  <w:style w:type="paragraph" w:customStyle="1" w:styleId="226">
    <w:name w:val="文档正文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overflowPunct w:val="0"/>
      <w:topLinePunct/>
      <w:autoSpaceDN w:val="0"/>
      <w:spacing w:before="0" w:beforeAutospacing="0" w:after="0" w:afterAutospacing="0" w:line="480" w:lineRule="atLeast"/>
      <w:ind w:left="0" w:right="0" w:firstLine="567"/>
      <w:jc w:val="both"/>
    </w:pPr>
    <w:rPr>
      <w:rFonts w:hint="eastAsia" w:ascii="????" w:hAnsi="Times New Roman" w:eastAsia="仿宋" w:cs="Times New Roman"/>
      <w:color w:val="auto"/>
      <w:spacing w:val="-6"/>
      <w:position w:val="0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934</Words>
  <Characters>961</Characters>
  <TotalTime>0</TotalTime>
  <ScaleCrop>false</ScaleCrop>
  <LinksUpToDate>false</LinksUpToDate>
  <CharactersWithSpaces>1013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2024-07-04T06:17:00Z</dcterms:created>
  <dc:creator>Administrator</dc:creator>
  <cp:lastModifiedBy>林业科</cp:lastModifiedBy>
  <dcterms:modified xsi:type="dcterms:W3CDTF">2025-03-28T09:40:58Z</dcterms:modified>
  <dc:title>发文字号〔2013〕1号                  签发人：张××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eyJoZGlkIjoiMWMyNzIzZWI0YWM5MTQzYTkyZTEwZWZiNWM4YTA0ODQiLCJ1c2VySWQiOiIzMDY1NTc4MDQifQ==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E5155039D43F473BB6C4F66EFF8FC1E9_12</vt:lpwstr>
  </property>
</Properties>
</file>